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668DD" w:rsidRDefault="006668DD" w:rsidP="003B4BB8">
      <w:pPr>
        <w:jc w:val="center"/>
        <w:rPr>
          <w:b/>
          <w:bCs/>
        </w:rPr>
      </w:pPr>
      <w:ins w:id="0" w:author="Microsoft Office User" w:date="2020-05-09T09:51:00Z">
        <w:r>
          <w:rPr>
            <w:noProof/>
          </w:rPr>
          <w:drawing>
            <wp:anchor distT="0" distB="0" distL="0" distR="0" simplePos="0" relativeHeight="251659264" behindDoc="0" locked="0" layoutInCell="1" allowOverlap="1" wp14:anchorId="4A9B7C82" wp14:editId="4A045959">
              <wp:simplePos x="0" y="0"/>
              <wp:positionH relativeFrom="page">
                <wp:posOffset>2507936</wp:posOffset>
              </wp:positionH>
              <wp:positionV relativeFrom="page">
                <wp:posOffset>657264</wp:posOffset>
              </wp:positionV>
              <wp:extent cx="2578736" cy="609600"/>
              <wp:effectExtent l="0" t="0" r="0" b="0"/>
              <wp:wrapNone/>
              <wp:docPr id="1073741825" name="officeArt object" descr="Picture 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073741825" name="Picture 2" descr="Picture 2"/>
                      <pic:cNvPicPr>
                        <a:picLocks noChangeAspect="1"/>
                      </pic:cNvPicPr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578736" cy="609600"/>
                      </a:xfrm>
                      <a:prstGeom prst="rect">
                        <a:avLst/>
                      </a:prstGeom>
                      <a:ln w="12700" cap="flat">
                        <a:noFill/>
                        <a:miter lim="400000"/>
                      </a:ln>
                      <a:effectLst/>
                    </pic:spPr>
                  </pic:pic>
                </a:graphicData>
              </a:graphic>
            </wp:anchor>
          </w:drawing>
        </w:r>
      </w:ins>
    </w:p>
    <w:p w:rsidR="006668DD" w:rsidRDefault="006668DD" w:rsidP="003B4BB8">
      <w:pPr>
        <w:jc w:val="center"/>
        <w:rPr>
          <w:b/>
          <w:bCs/>
        </w:rPr>
      </w:pPr>
    </w:p>
    <w:p w:rsidR="006668DD" w:rsidRDefault="006668DD" w:rsidP="003B4BB8">
      <w:pPr>
        <w:jc w:val="center"/>
        <w:rPr>
          <w:b/>
          <w:bCs/>
        </w:rPr>
      </w:pPr>
    </w:p>
    <w:p w:rsidR="003B4BB8" w:rsidRPr="000C4907" w:rsidRDefault="00061A83" w:rsidP="003B4BB8">
      <w:pPr>
        <w:jc w:val="center"/>
        <w:rPr>
          <w:b/>
          <w:bCs/>
        </w:rPr>
      </w:pPr>
      <w:r>
        <w:rPr>
          <w:b/>
          <w:bCs/>
        </w:rPr>
        <w:t>ABD’DEKİ PROT</w:t>
      </w:r>
      <w:r w:rsidR="00790D90">
        <w:rPr>
          <w:b/>
          <w:bCs/>
        </w:rPr>
        <w:t>ESTOLARDA</w:t>
      </w:r>
      <w:r w:rsidR="003B4BB8" w:rsidRPr="000C4907">
        <w:rPr>
          <w:b/>
          <w:bCs/>
        </w:rPr>
        <w:t xml:space="preserve"> TRT WORLD </w:t>
      </w:r>
      <w:r>
        <w:rPr>
          <w:b/>
          <w:bCs/>
        </w:rPr>
        <w:t>EKİBİNE İKİ AYRI SALDIRI</w:t>
      </w:r>
    </w:p>
    <w:p w:rsidR="003B4BB8" w:rsidRDefault="003B4BB8" w:rsidP="003B4BB8">
      <w:pPr>
        <w:jc w:val="center"/>
      </w:pPr>
    </w:p>
    <w:p w:rsidR="00061A83" w:rsidRDefault="00AB08CD" w:rsidP="00061A83">
      <w:r>
        <w:t>Siyah</w:t>
      </w:r>
      <w:r w:rsidR="000C4907">
        <w:t>i</w:t>
      </w:r>
      <w:r>
        <w:t xml:space="preserve"> Amerikalı George Floyd’un polis tarafından öldürülmesinden sonra ABD’de başlayan ırkçılık karşıtı protestolarda polis şiddeti </w:t>
      </w:r>
      <w:r w:rsidR="00061A83">
        <w:t xml:space="preserve">artarak </w:t>
      </w:r>
      <w:r>
        <w:t xml:space="preserve">devam ediyor. TRT </w:t>
      </w:r>
      <w:r w:rsidR="00557584">
        <w:t>World</w:t>
      </w:r>
      <w:r>
        <w:t xml:space="preserve"> ekipleri de </w:t>
      </w:r>
      <w:r w:rsidR="00061A83">
        <w:t xml:space="preserve">Amerika’daki gelişmeleri dünyaya </w:t>
      </w:r>
      <w:r w:rsidR="00557584">
        <w:t>aktarırken saldırıya uğradı</w:t>
      </w:r>
      <w:r w:rsidR="00061A83">
        <w:t>. Washington ve Minneapolis’te</w:t>
      </w:r>
      <w:r w:rsidR="00790D90">
        <w:t xml:space="preserve"> </w:t>
      </w:r>
      <w:r w:rsidR="00061A83">
        <w:t xml:space="preserve">yayın yapan TRT </w:t>
      </w:r>
      <w:r w:rsidR="00557584">
        <w:t>World</w:t>
      </w:r>
      <w:r w:rsidR="00061A83">
        <w:t xml:space="preserve"> </w:t>
      </w:r>
      <w:r w:rsidR="00557584">
        <w:t>ekipleri</w:t>
      </w:r>
      <w:r w:rsidR="00061A83">
        <w:t xml:space="preserve"> protestolar esnasında polisin attığı</w:t>
      </w:r>
      <w:r w:rsidR="00790D90">
        <w:t xml:space="preserve"> </w:t>
      </w:r>
      <w:r w:rsidR="00061A83">
        <w:t xml:space="preserve">plastik mermi ve gaz fişekleri ile yaralandı. </w:t>
      </w:r>
    </w:p>
    <w:p w:rsidR="00AB08CD" w:rsidRDefault="00AB08CD"/>
    <w:p w:rsidR="00AB08CD" w:rsidRDefault="00AB08CD">
      <w:r>
        <w:t>ABD’de protestoların başladığı ilk günden bu yana sıcak anları olayların merkezinde</w:t>
      </w:r>
      <w:r w:rsidR="00557584">
        <w:t xml:space="preserve"> takip eden </w:t>
      </w:r>
      <w:r>
        <w:t xml:space="preserve">TRT </w:t>
      </w:r>
      <w:r w:rsidR="00557584">
        <w:t>World</w:t>
      </w:r>
      <w:r>
        <w:t xml:space="preserve"> ekipleri, yaşananları ekrana taşırken</w:t>
      </w:r>
      <w:r w:rsidR="005719A5">
        <w:t xml:space="preserve"> Amerik</w:t>
      </w:r>
      <w:r w:rsidR="00061A83">
        <w:t>an</w:t>
      </w:r>
      <w:r w:rsidR="005719A5">
        <w:t xml:space="preserve"> polislerin</w:t>
      </w:r>
      <w:r w:rsidR="00557584">
        <w:t>in</w:t>
      </w:r>
      <w:r w:rsidR="005719A5">
        <w:t xml:space="preserve"> göstericileri dağıtmak için kullandığı plastik mermi ve gaz fişekleri</w:t>
      </w:r>
      <w:r w:rsidR="00061A83">
        <w:t>ne maruz kaldı.</w:t>
      </w:r>
    </w:p>
    <w:p w:rsidR="00AB08CD" w:rsidRDefault="00AB08CD"/>
    <w:p w:rsidR="005719A5" w:rsidRDefault="005719A5" w:rsidP="005719A5">
      <w:r>
        <w:t xml:space="preserve">TRT </w:t>
      </w:r>
      <w:r w:rsidR="00557584">
        <w:t>World’ün</w:t>
      </w:r>
      <w:r>
        <w:t xml:space="preserve"> Washington muhabiri </w:t>
      </w:r>
      <w:proofErr w:type="spellStart"/>
      <w:r>
        <w:t>Sally</w:t>
      </w:r>
      <w:proofErr w:type="spellEnd"/>
      <w:r>
        <w:t xml:space="preserve"> Ayhan, Beyaz Saray’ın önündeki protestoları ve gizli servisin aldığı güvenlik önlemlerini canlı yayında </w:t>
      </w:r>
      <w:r w:rsidR="00061A83">
        <w:t>aktardığı esnada</w:t>
      </w:r>
      <w:r w:rsidR="000C4907">
        <w:t>,</w:t>
      </w:r>
      <w:r>
        <w:t xml:space="preserve"> </w:t>
      </w:r>
      <w:r w:rsidR="000C4907">
        <w:t>o</w:t>
      </w:r>
      <w:r>
        <w:t xml:space="preserve"> </w:t>
      </w:r>
      <w:r w:rsidR="00061A83">
        <w:t xml:space="preserve">ana kadarki </w:t>
      </w:r>
      <w:r>
        <w:t xml:space="preserve">en sert müdahalelerden biri gerçekleşti. </w:t>
      </w:r>
      <w:r w:rsidR="00061A83">
        <w:t>Bazı</w:t>
      </w:r>
      <w:r w:rsidR="000C4907">
        <w:t xml:space="preserve"> gösteri</w:t>
      </w:r>
      <w:r w:rsidR="00557584">
        <w:t>cilerin</w:t>
      </w:r>
      <w:r w:rsidR="000C4907">
        <w:t xml:space="preserve"> yaralandığı müdahale sırasında TRT </w:t>
      </w:r>
      <w:r w:rsidR="00557584">
        <w:t>World</w:t>
      </w:r>
      <w:r w:rsidR="000C4907">
        <w:t xml:space="preserve"> muhabiri</w:t>
      </w:r>
      <w:r>
        <w:t xml:space="preserve"> </w:t>
      </w:r>
      <w:proofErr w:type="spellStart"/>
      <w:r>
        <w:t>Sally</w:t>
      </w:r>
      <w:proofErr w:type="spellEnd"/>
      <w:r>
        <w:t xml:space="preserve"> Ayhan da </w:t>
      </w:r>
      <w:r w:rsidR="000C4907">
        <w:t>plastik mermi</w:t>
      </w:r>
      <w:r w:rsidR="00061A83">
        <w:t>lerle</w:t>
      </w:r>
      <w:r w:rsidR="000C4907">
        <w:t xml:space="preserve"> </w:t>
      </w:r>
      <w:r>
        <w:t xml:space="preserve">göğsünden ve bacağından yaralandı. </w:t>
      </w:r>
    </w:p>
    <w:p w:rsidR="003B4BB8" w:rsidRDefault="003B4BB8"/>
    <w:p w:rsidR="003B4BB8" w:rsidRDefault="005719A5">
      <w:r>
        <w:t>Protestoların ve polis şiddetinin had safha</w:t>
      </w:r>
      <w:r w:rsidR="003B4BB8">
        <w:t xml:space="preserve">da olduğu </w:t>
      </w:r>
      <w:r w:rsidR="00061A83">
        <w:t>bir diğer merkez olan</w:t>
      </w:r>
      <w:r w:rsidR="003B4BB8">
        <w:t xml:space="preserve"> Minneapolis’te de aynı dakikalarda </w:t>
      </w:r>
      <w:r w:rsidR="00061A83">
        <w:t xml:space="preserve">bir başka </w:t>
      </w:r>
      <w:r w:rsidR="003B4BB8">
        <w:t xml:space="preserve">TRT </w:t>
      </w:r>
      <w:r w:rsidR="00557584">
        <w:t>World</w:t>
      </w:r>
      <w:r w:rsidR="003B4BB8">
        <w:t xml:space="preserve"> muhabiri </w:t>
      </w:r>
      <w:proofErr w:type="spellStart"/>
      <w:r w:rsidR="003B4BB8">
        <w:t>Lionel</w:t>
      </w:r>
      <w:proofErr w:type="spellEnd"/>
      <w:r w:rsidR="003B4BB8">
        <w:t xml:space="preserve"> </w:t>
      </w:r>
      <w:proofErr w:type="spellStart"/>
      <w:r w:rsidR="003B4BB8">
        <w:t>Donovan</w:t>
      </w:r>
      <w:proofErr w:type="spellEnd"/>
      <w:r w:rsidR="003B4BB8">
        <w:t xml:space="preserve"> ve kameraman Barbaros Sayılgan </w:t>
      </w:r>
      <w:r w:rsidR="00061A83">
        <w:t xml:space="preserve">da </w:t>
      </w:r>
      <w:r w:rsidR="003B4BB8">
        <w:t>yaşananları ekrana taşırken</w:t>
      </w:r>
      <w:r w:rsidR="00557584">
        <w:t xml:space="preserve"> yine</w:t>
      </w:r>
      <w:r w:rsidR="003B4BB8">
        <w:t xml:space="preserve"> polis şiddetinden kaçamadı. </w:t>
      </w:r>
      <w:proofErr w:type="spellStart"/>
      <w:r w:rsidR="003B4BB8">
        <w:t>Lionel</w:t>
      </w:r>
      <w:proofErr w:type="spellEnd"/>
      <w:r w:rsidR="003B4BB8">
        <w:t xml:space="preserve"> </w:t>
      </w:r>
      <w:proofErr w:type="spellStart"/>
      <w:r w:rsidR="003B4BB8">
        <w:t>Donovan</w:t>
      </w:r>
      <w:proofErr w:type="spellEnd"/>
      <w:r w:rsidR="003B4BB8">
        <w:t xml:space="preserve">, kasığına isabet eden plastik mermiyle yaralandı. </w:t>
      </w:r>
    </w:p>
    <w:p w:rsidR="005719A5" w:rsidRDefault="005719A5"/>
    <w:p w:rsidR="005719A5" w:rsidRDefault="003B4BB8">
      <w:r>
        <w:t xml:space="preserve">Amerika Birleşik Devletleri tarihinin en büyük protestolarına sahne olurken, TRT </w:t>
      </w:r>
      <w:r w:rsidR="00557584">
        <w:t>World</w:t>
      </w:r>
      <w:r>
        <w:t xml:space="preserve"> tüm dünyanın yakından izlediği olayları sahadaki </w:t>
      </w:r>
      <w:r w:rsidR="00557584">
        <w:t>ekipleriyle</w:t>
      </w:r>
      <w:r>
        <w:t xml:space="preserve"> en sıcak noktalardan anbean ekran</w:t>
      </w:r>
      <w:r w:rsidR="00557584">
        <w:t>lara</w:t>
      </w:r>
      <w:r>
        <w:t xml:space="preserve"> taşımaya devam ediyor.</w:t>
      </w:r>
    </w:p>
    <w:p w:rsidR="00061A83" w:rsidRDefault="00061A83"/>
    <w:p w:rsidR="007A3609" w:rsidRDefault="007A3609"/>
    <w:p w:rsidR="007A3609" w:rsidRPr="004F6002" w:rsidRDefault="007A3609">
      <w:pPr>
        <w:rPr>
          <w:b/>
          <w:bCs/>
        </w:rPr>
      </w:pPr>
      <w:r w:rsidRPr="004F6002">
        <w:rPr>
          <w:b/>
          <w:bCs/>
        </w:rPr>
        <w:t xml:space="preserve">Saldırı görüntüleri indirme bağlantısı; </w:t>
      </w:r>
    </w:p>
    <w:p w:rsidR="007A3609" w:rsidRDefault="003C34F4">
      <w:hyperlink r:id="rId5" w:history="1">
        <w:r w:rsidR="004F6002" w:rsidRPr="00C852DE">
          <w:rPr>
            <w:rStyle w:val="Kpr"/>
          </w:rPr>
          <w:t>https://wetransfer.com/downloads/b282b7fd4f86638ec1a2954e5d6aaa9520200602054249/356b01ff636811688dc603f1f1aeaf3420200602054303/8ee643</w:t>
        </w:r>
      </w:hyperlink>
    </w:p>
    <w:p w:rsidR="004F6002" w:rsidRDefault="004F6002"/>
    <w:sectPr w:rsidR="004F6002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8CD"/>
    <w:rsid w:val="00061A83"/>
    <w:rsid w:val="000C4907"/>
    <w:rsid w:val="003B485C"/>
    <w:rsid w:val="003B4BB8"/>
    <w:rsid w:val="003C34F4"/>
    <w:rsid w:val="004F6002"/>
    <w:rsid w:val="00557584"/>
    <w:rsid w:val="005719A5"/>
    <w:rsid w:val="006668DD"/>
    <w:rsid w:val="00790D90"/>
    <w:rsid w:val="007A3609"/>
    <w:rsid w:val="00AB08CD"/>
    <w:rsid w:val="00D75693"/>
    <w:rsid w:val="00E97979"/>
    <w:rsid w:val="00F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4074168"/>
  <w15:chartTrackingRefBased/>
  <w15:docId w15:val="{1E66038E-48D6-2845-BF86-B6D437465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7A3609"/>
    <w:rPr>
      <w:color w:val="0000FF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4F60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3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etransfer.com/downloads/b282b7fd4f86638ec1a2954e5d6aaa9520200602054249/356b01ff636811688dc603f1f1aeaf3420200602054303/8ee643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</cp:revision>
  <dcterms:created xsi:type="dcterms:W3CDTF">2020-06-01T17:29:00Z</dcterms:created>
  <dcterms:modified xsi:type="dcterms:W3CDTF">2020-06-02T06:11:00Z</dcterms:modified>
</cp:coreProperties>
</file>